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FF5D6" w14:textId="41B1FDBC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ED5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636DC66" w14:textId="191ACABE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do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Hạnh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2A9E61CD" w14:textId="06EA68B5" w:rsidR="00062535" w:rsidRPr="00BE3ED5" w:rsidRDefault="00062535" w:rsidP="00D77454">
      <w:pPr>
        <w:jc w:val="center"/>
        <w:rPr>
          <w:rFonts w:ascii="Times New Roman" w:hAnsi="Times New Roman" w:cs="Times New Roman"/>
          <w:b/>
          <w:sz w:val="30"/>
        </w:rPr>
      </w:pPr>
      <w:r w:rsidRPr="00BE3ED5">
        <w:rPr>
          <w:rFonts w:ascii="Times New Roman" w:hAnsi="Times New Roman" w:cs="Times New Roman"/>
          <w:b/>
          <w:sz w:val="30"/>
        </w:rPr>
        <w:t>---------------</w:t>
      </w:r>
    </w:p>
    <w:p w14:paraId="2E722DBA" w14:textId="7B98C507" w:rsidR="0057754C" w:rsidRPr="00BE3ED5" w:rsidRDefault="00D77454" w:rsidP="00D7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ED5">
        <w:rPr>
          <w:rFonts w:ascii="Times New Roman" w:hAnsi="Times New Roman" w:cs="Times New Roman"/>
          <w:b/>
          <w:sz w:val="28"/>
          <w:szCs w:val="28"/>
        </w:rPr>
        <w:t>BIÊN BẢN GIAO NHẬN HỒ SƠ MỞ CIF/MỞ</w:t>
      </w:r>
      <w:r w:rsidR="00062535" w:rsidRPr="00BE3ED5">
        <w:rPr>
          <w:rFonts w:ascii="Times New Roman" w:hAnsi="Times New Roman" w:cs="Times New Roman"/>
          <w:b/>
          <w:sz w:val="28"/>
          <w:szCs w:val="28"/>
        </w:rPr>
        <w:t xml:space="preserve"> TÀI KHOẢN THANH TOÁN</w:t>
      </w:r>
      <w:r w:rsidR="00E10642" w:rsidRPr="00BE3ED5">
        <w:rPr>
          <w:rStyle w:val="FootnoteReference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59FAF5EA" w14:textId="4AD50B16" w:rsidR="00033E8B" w:rsidRPr="00BE3ED5" w:rsidRDefault="00062535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giao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2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6D510FEF" w14:textId="6A17171E" w:rsidR="00D77454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proofErr w:type="gramStart"/>
      <w:r w:rsidRPr="00BE3ED5">
        <w:rPr>
          <w:rFonts w:ascii="Times New Roman" w:hAnsi="Times New Roman" w:cs="Times New Roman"/>
          <w:sz w:val="24"/>
        </w:rPr>
        <w:t xml:space="preserve">: </w:t>
      </w:r>
      <w:r w:rsidR="00D77454" w:rsidRPr="00BE3ED5">
        <w:rPr>
          <w:rFonts w:ascii="Times New Roman" w:hAnsi="Times New Roman" w:cs="Times New Roman"/>
          <w:sz w:val="24"/>
        </w:rPr>
        <w:t xml:space="preserve"> </w:t>
      </w:r>
      <w:r w:rsidR="00D77454" w:rsidRPr="00BE3ED5">
        <w:rPr>
          <w:rFonts w:ascii="Times New Roman" w:hAnsi="Times New Roman" w:cs="Times New Roman"/>
          <w:sz w:val="24"/>
        </w:rPr>
        <w:tab/>
      </w:r>
      <w:r w:rsidRPr="00BE3ED5">
        <w:rPr>
          <w:rFonts w:ascii="Times New Roman" w:hAnsi="Times New Roman" w:cs="Times New Roman"/>
          <w:sz w:val="24"/>
        </w:rPr>
        <w:t>.</w:t>
      </w:r>
      <w:proofErr w:type="gramEnd"/>
    </w:p>
    <w:p w14:paraId="59DD3C15" w14:textId="7081A651" w:rsidR="00D77454" w:rsidRPr="00BE3ED5" w:rsidRDefault="00D77454" w:rsidP="00E10642">
      <w:pPr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</w:t>
      </w:r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Hộ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chiếu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Thẻ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CCCD</w:t>
      </w:r>
      <w:r w:rsidRPr="00BE3ED5">
        <w:rPr>
          <w:rFonts w:ascii="Times New Roman" w:hAnsi="Times New Roman" w:cs="Times New Roman"/>
          <w:sz w:val="24"/>
        </w:rPr>
        <w:t>:</w:t>
      </w:r>
      <w:r w:rsidR="00017C06" w:rsidRPr="00BE3ED5">
        <w:rPr>
          <w:rFonts w:ascii="Times New Roman" w:hAnsi="Times New Roman" w:cs="Times New Roman"/>
          <w:sz w:val="24"/>
        </w:rPr>
        <w:t xml:space="preserve"> </w:t>
      </w:r>
      <w:r w:rsidR="00033E8B" w:rsidRPr="00BE3ED5">
        <w:rPr>
          <w:rFonts w:ascii="Times New Roman" w:hAnsi="Times New Roman" w:cs="Times New Roman"/>
          <w:sz w:val="24"/>
        </w:rPr>
        <w:t>………………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r w:rsidR="00033E8B" w:rsidRPr="00BE3ED5">
        <w:rPr>
          <w:rFonts w:ascii="Times New Roman" w:hAnsi="Times New Roman" w:cs="Times New Roman"/>
          <w:sz w:val="24"/>
        </w:rPr>
        <w:t>…………….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Nơi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sz w:val="24"/>
        </w:rPr>
        <w:t>cấp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: </w:t>
      </w:r>
      <w:r w:rsidR="00113941" w:rsidRPr="00BE3ED5">
        <w:rPr>
          <w:rFonts w:ascii="Times New Roman" w:hAnsi="Times New Roman" w:cs="Times New Roman"/>
          <w:sz w:val="24"/>
        </w:rPr>
        <w:t>………………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Số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điện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thoại</w:t>
      </w:r>
      <w:proofErr w:type="spellEnd"/>
      <w:proofErr w:type="gramStart"/>
      <w:r w:rsidR="00033E8B" w:rsidRPr="00BE3ED5">
        <w:rPr>
          <w:rFonts w:ascii="Times New Roman" w:hAnsi="Times New Roman" w:cs="Times New Roman"/>
          <w:sz w:val="24"/>
        </w:rPr>
        <w:t>:</w:t>
      </w:r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</w:t>
      </w:r>
      <w:proofErr w:type="gramEnd"/>
    </w:p>
    <w:p w14:paraId="1756E000" w14:textId="41BA5198" w:rsidR="00F234EC" w:rsidRPr="00BE3ED5" w:rsidRDefault="00D77454" w:rsidP="00E10642">
      <w:pPr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F234EC"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gramStart"/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..</w:t>
      </w:r>
      <w:proofErr w:type="gramEnd"/>
    </w:p>
    <w:p w14:paraId="7ADC28D4" w14:textId="38D654C8" w:rsidR="00113941" w:rsidRPr="00BE3ED5" w:rsidRDefault="00033E8B" w:rsidP="00E10642">
      <w:pPr>
        <w:tabs>
          <w:tab w:val="left" w:leader="dot" w:pos="3402"/>
          <w:tab w:val="left" w:leader="dot" w:pos="7938"/>
          <w:tab w:val="left" w:leader="dot" w:pos="12960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r w:rsidRPr="00BE3ED5">
        <w:rPr>
          <w:rFonts w:ascii="Times New Roman" w:hAnsi="Times New Roman" w:cs="Times New Roman"/>
          <w:sz w:val="24"/>
        </w:rPr>
        <w:t xml:space="preserve">Theo Văn </w:t>
      </w:r>
      <w:proofErr w:type="spellStart"/>
      <w:r w:rsidRPr="00BE3ED5">
        <w:rPr>
          <w:rFonts w:ascii="Times New Roman" w:hAnsi="Times New Roman" w:cs="Times New Roman"/>
          <w:sz w:val="24"/>
        </w:rPr>
        <w:t>bản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ủy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quyền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Giấy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giới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thiệu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>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>……/…../……</w:t>
      </w:r>
      <w:proofErr w:type="spellStart"/>
      <w:r w:rsidRPr="00BE3ED5">
        <w:rPr>
          <w:rFonts w:ascii="Times New Roman" w:hAnsi="Times New Roman" w:cs="Times New Roman"/>
          <w:sz w:val="24"/>
        </w:rPr>
        <w:t>của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ty</w:t>
      </w:r>
      <w:proofErr w:type="spellEnd"/>
      <w:r w:rsidRPr="00BE3ED5">
        <w:rPr>
          <w:rFonts w:ascii="Times New Roman" w:hAnsi="Times New Roman" w:cs="Times New Roman"/>
          <w:sz w:val="24"/>
        </w:rPr>
        <w:t>……………………………………………</w:t>
      </w:r>
    </w:p>
    <w:p w14:paraId="4F587DA8" w14:textId="30AA71F1" w:rsidR="00033E8B" w:rsidRPr="00BE3ED5" w:rsidRDefault="00033E8B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nhận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3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28B61BE0" w14:textId="77777777" w:rsidR="00033E8B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 </w:t>
      </w:r>
      <w:r w:rsidRPr="00BE3ED5">
        <w:rPr>
          <w:rFonts w:ascii="Times New Roman" w:hAnsi="Times New Roman" w:cs="Times New Roman"/>
          <w:sz w:val="24"/>
        </w:rPr>
        <w:tab/>
      </w:r>
    </w:p>
    <w:p w14:paraId="6D583245" w14:textId="3207AC35" w:rsidR="00033E8B" w:rsidRPr="00BE3ED5" w:rsidRDefault="00033E8B" w:rsidP="00E10642">
      <w:pPr>
        <w:pStyle w:val="ListParagraph"/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CMND/</w:t>
      </w:r>
      <w:proofErr w:type="spellStart"/>
      <w:r w:rsidRPr="00BE3ED5">
        <w:rPr>
          <w:rFonts w:ascii="Times New Roman" w:hAnsi="Times New Roman" w:cs="Times New Roman"/>
          <w:sz w:val="24"/>
        </w:rPr>
        <w:t>Hộ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chiếu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Thẻ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CCCD: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Nơi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cấp</w:t>
      </w:r>
      <w:proofErr w:type="spellEnd"/>
      <w:r w:rsidRPr="00BE3ED5">
        <w:rPr>
          <w:rFonts w:ascii="Times New Roman" w:hAnsi="Times New Roman" w:cs="Times New Roman"/>
          <w:sz w:val="24"/>
        </w:rPr>
        <w:t>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điện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thoại</w:t>
      </w:r>
      <w:proofErr w:type="spellEnd"/>
      <w:r w:rsidRPr="00BE3ED5">
        <w:rPr>
          <w:rFonts w:ascii="Times New Roman" w:hAnsi="Times New Roman" w:cs="Times New Roman"/>
          <w:sz w:val="24"/>
        </w:rPr>
        <w:t>:</w:t>
      </w:r>
      <w:r w:rsidRPr="00BE3ED5">
        <w:rPr>
          <w:rFonts w:ascii="Times New Roman" w:hAnsi="Times New Roman" w:cs="Times New Roman"/>
          <w:sz w:val="24"/>
        </w:rPr>
        <w:tab/>
      </w:r>
    </w:p>
    <w:p w14:paraId="6B8D6F5C" w14:textId="117F511B" w:rsidR="00033E8B" w:rsidRPr="00BE3ED5" w:rsidRDefault="00033E8B" w:rsidP="00E10642">
      <w:pPr>
        <w:pStyle w:val="ListParagraph"/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Ngân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hàng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TMCP </w:t>
      </w:r>
      <w:proofErr w:type="spellStart"/>
      <w:r w:rsidRPr="00BE3ED5">
        <w:rPr>
          <w:rFonts w:ascii="Times New Roman" w:hAnsi="Times New Roman" w:cs="Times New Roman"/>
          <w:sz w:val="24"/>
        </w:rPr>
        <w:t>Việt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Nam </w:t>
      </w:r>
      <w:proofErr w:type="spellStart"/>
      <w:r w:rsidRPr="00BE3ED5">
        <w:rPr>
          <w:rFonts w:ascii="Times New Roman" w:hAnsi="Times New Roman" w:cs="Times New Roman"/>
          <w:sz w:val="24"/>
        </w:rPr>
        <w:t>Thịnh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Vượng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(VPBank) </w:t>
      </w:r>
    </w:p>
    <w:p w14:paraId="6B173C22" w14:textId="379F4B2D" w:rsidR="00F234EC" w:rsidRDefault="00033E8B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  <w:proofErr w:type="spellStart"/>
      <w:r w:rsidRPr="00BE3ED5">
        <w:rPr>
          <w:rFonts w:ascii="Times New Roman" w:hAnsi="Times New Roman" w:cs="Times New Roman"/>
          <w:i/>
          <w:sz w:val="24"/>
        </w:rPr>
        <w:t>Hôm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nay,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tại</w:t>
      </w:r>
      <w:proofErr w:type="spellEnd"/>
      <w:r w:rsidRPr="00BE3ED5">
        <w:rPr>
          <w:rFonts w:ascii="Times New Roman" w:hAnsi="Times New Roman" w:cs="Times New Roman"/>
          <w:i/>
          <w:sz w:val="24"/>
        </w:rPr>
        <w:t>…………………</w:t>
      </w:r>
      <w:r w:rsidR="00FF4282" w:rsidRPr="00BE3ED5">
        <w:rPr>
          <w:rFonts w:ascii="Times New Roman" w:hAnsi="Times New Roman" w:cs="Times New Roman"/>
          <w:i/>
          <w:sz w:val="24"/>
        </w:rPr>
        <w:t>…………</w:t>
      </w:r>
      <w:r w:rsidRPr="00BE3ED5">
        <w:rPr>
          <w:rStyle w:val="FootnoteReference"/>
          <w:rFonts w:ascii="Times New Roman" w:hAnsi="Times New Roman" w:cs="Times New Roman"/>
          <w:i/>
          <w:sz w:val="24"/>
        </w:rPr>
        <w:footnoteReference w:id="4"/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v</w:t>
      </w:r>
      <w:r w:rsidR="00F234EC" w:rsidRPr="00BE3ED5">
        <w:rPr>
          <w:rFonts w:ascii="Times New Roman" w:hAnsi="Times New Roman" w:cs="Times New Roman"/>
          <w:i/>
          <w:sz w:val="24"/>
        </w:rPr>
        <w:t>ào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</w:t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="00F234EC" w:rsidRPr="00BE3ED5">
        <w:rPr>
          <w:rFonts w:ascii="Times New Roman" w:hAnsi="Times New Roman" w:cs="Times New Roman"/>
          <w:i/>
          <w:sz w:val="24"/>
        </w:rPr>
        <w:t>h</w:t>
      </w:r>
      <w:proofErr w:type="gramEnd"/>
      <w:r w:rsidR="00F234EC" w:rsidRPr="00BE3ED5">
        <w:rPr>
          <w:rFonts w:ascii="Times New Roman" w:hAnsi="Times New Roman" w:cs="Times New Roman"/>
          <w:i/>
          <w:sz w:val="24"/>
        </w:rPr>
        <w:t xml:space="preserve">….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……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tháng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 </w:t>
      </w:r>
      <w:proofErr w:type="spellStart"/>
      <w:proofErr w:type="gramStart"/>
      <w:r w:rsidR="00F234EC" w:rsidRPr="00BE3ED5">
        <w:rPr>
          <w:rFonts w:ascii="Times New Roman" w:hAnsi="Times New Roman" w:cs="Times New Roman"/>
          <w:i/>
          <w:sz w:val="24"/>
        </w:rPr>
        <w:t>năm</w:t>
      </w:r>
      <w:proofErr w:type="spellEnd"/>
      <w:proofErr w:type="gramEnd"/>
      <w:ins w:id="0" w:author="Phuong Nguyen Mai (OPS - BCSC)" w:date="2019-11-08T10:08:00Z">
        <w:r w:rsidR="006F6B05">
          <w:rPr>
            <w:rFonts w:ascii="Times New Roman" w:hAnsi="Times New Roman" w:cs="Times New Roman"/>
            <w:i/>
            <w:sz w:val="24"/>
          </w:rPr>
          <w:t>……..</w:t>
        </w:r>
      </w:ins>
      <w:r w:rsidR="00F234EC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và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các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hồ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sơ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giấy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tờ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chi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tiết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như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dưới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102CA" w:rsidRPr="00BE3ED5">
        <w:rPr>
          <w:rFonts w:ascii="Times New Roman" w:hAnsi="Times New Roman" w:cs="Times New Roman"/>
          <w:i/>
          <w:sz w:val="24"/>
        </w:rPr>
        <w:t>đây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>:</w:t>
      </w:r>
    </w:p>
    <w:p w14:paraId="2EED47C9" w14:textId="5FE7A7C2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551BB117" w14:textId="2265A39D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304272DC" w14:textId="77777777" w:rsidR="00660BB0" w:rsidRPr="00BE3ED5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660"/>
        <w:gridCol w:w="1611"/>
        <w:gridCol w:w="3339"/>
      </w:tblGrid>
      <w:tr w:rsidR="008102CA" w:rsidRPr="00BE3ED5" w14:paraId="4C391B79" w14:textId="77777777" w:rsidTr="00E10642">
        <w:tc>
          <w:tcPr>
            <w:tcW w:w="900" w:type="dxa"/>
            <w:vAlign w:val="center"/>
          </w:tcPr>
          <w:p w14:paraId="44961273" w14:textId="69903F84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3ED5">
              <w:rPr>
                <w:rFonts w:ascii="Times New Roman" w:hAnsi="Times New Roman" w:cs="Times New Roman"/>
                <w:b/>
                <w:sz w:val="24"/>
              </w:rPr>
              <w:lastRenderedPageBreak/>
              <w:t>STT</w:t>
            </w:r>
          </w:p>
        </w:tc>
        <w:tc>
          <w:tcPr>
            <w:tcW w:w="6660" w:type="dxa"/>
            <w:vAlign w:val="center"/>
          </w:tcPr>
          <w:p w14:paraId="4C4E9474" w14:textId="5DE1A143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42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hồ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sơ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giấy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tờ</w:t>
            </w:r>
            <w:proofErr w:type="spellEnd"/>
          </w:p>
        </w:tc>
        <w:tc>
          <w:tcPr>
            <w:tcW w:w="1611" w:type="dxa"/>
            <w:vAlign w:val="center"/>
          </w:tcPr>
          <w:p w14:paraId="7DA1F556" w14:textId="33F48046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Số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trang</w:t>
            </w:r>
            <w:proofErr w:type="spellEnd"/>
          </w:p>
        </w:tc>
        <w:tc>
          <w:tcPr>
            <w:tcW w:w="3339" w:type="dxa"/>
          </w:tcPr>
          <w:p w14:paraId="494DE438" w14:textId="7DF46A70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-1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Hình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thức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thực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có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đối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chiếu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với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F4282" w:rsidRPr="00BE3ED5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8102CA" w:rsidRPr="00BE3ED5" w14:paraId="3406B6EB" w14:textId="77777777" w:rsidTr="00B3452F">
        <w:trPr>
          <w:trHeight w:val="469"/>
        </w:trPr>
        <w:tc>
          <w:tcPr>
            <w:tcW w:w="900" w:type="dxa"/>
          </w:tcPr>
          <w:p w14:paraId="45DFD6B6" w14:textId="5BAB5EDC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73CD138" w14:textId="7944DD73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33327AA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C8561D3" w14:textId="2D3EFB79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2CA" w:rsidRPr="00BE3ED5" w14:paraId="55D21FCA" w14:textId="77777777" w:rsidTr="00B3452F">
        <w:trPr>
          <w:trHeight w:val="449"/>
        </w:trPr>
        <w:tc>
          <w:tcPr>
            <w:tcW w:w="900" w:type="dxa"/>
          </w:tcPr>
          <w:p w14:paraId="3757E4B4" w14:textId="5863114F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1ED928D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1BF7CC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5FE3F61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14:paraId="772580D8" w14:textId="77777777" w:rsidTr="00B3452F">
        <w:trPr>
          <w:trHeight w:val="449"/>
          <w:ins w:id="1" w:author="Phuong Nguyen Mai (OPS - BCSC)" w:date="2019-12-25T11:44:00Z"/>
        </w:trPr>
        <w:tc>
          <w:tcPr>
            <w:tcW w:w="900" w:type="dxa"/>
          </w:tcPr>
          <w:p w14:paraId="68801A01" w14:textId="77777777" w:rsidR="009D708D" w:rsidRPr="00B3452F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2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1572938C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3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7932D03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4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432AD0D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5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14:paraId="36642578" w14:textId="77777777" w:rsidTr="00B3452F">
        <w:trPr>
          <w:trHeight w:val="449"/>
          <w:ins w:id="6" w:author="Phuong Nguyen Mai (OPS - BCSC)" w:date="2019-12-25T11:44:00Z"/>
        </w:trPr>
        <w:tc>
          <w:tcPr>
            <w:tcW w:w="900" w:type="dxa"/>
          </w:tcPr>
          <w:p w14:paraId="433934FF" w14:textId="77777777" w:rsidR="009D708D" w:rsidRPr="00B3452F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7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04B30198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8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250C75C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9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FFCF587" w14:textId="77777777" w:rsidR="009D708D" w:rsidRPr="00BE3ED5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10" w:author="Phuong Nguyen Mai (OPS - BCSC)" w:date="2019-12-25T11:4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4CC88BC5" w14:textId="15A65B94" w:rsidTr="00B3452F">
        <w:trPr>
          <w:trHeight w:val="449"/>
          <w:ins w:id="11" w:author="Phuong Nguyen Mai (OPS - BCSC)" w:date="2019-12-25T11:44:00Z"/>
          <w:del w:id="12" w:author="Nhien Tran Vu Hoai (OPS - ASD)" w:date="2020-03-19T15:34:00Z"/>
        </w:trPr>
        <w:tc>
          <w:tcPr>
            <w:tcW w:w="900" w:type="dxa"/>
          </w:tcPr>
          <w:p w14:paraId="3AFE35E0" w14:textId="69EE33AC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13" w:author="Phuong Nguyen Mai (OPS - BCSC)" w:date="2019-12-25T11:44:00Z"/>
                <w:del w:id="1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5659E94" w14:textId="72414C09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15" w:author="Phuong Nguyen Mai (OPS - BCSC)" w:date="2019-12-25T11:44:00Z"/>
                <w:del w:id="1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6816330" w14:textId="4E0EED74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17" w:author="Phuong Nguyen Mai (OPS - BCSC)" w:date="2019-12-25T11:44:00Z"/>
                <w:del w:id="1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0CC716F6" w14:textId="2DB86278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19" w:author="Phuong Nguyen Mai (OPS - BCSC)" w:date="2019-12-25T11:44:00Z"/>
                <w:del w:id="2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633CE4DB" w14:textId="1CDD60B6" w:rsidTr="00B3452F">
        <w:trPr>
          <w:trHeight w:val="449"/>
          <w:ins w:id="21" w:author="Phuong Nguyen Mai (OPS - BCSC)" w:date="2019-12-25T11:44:00Z"/>
          <w:del w:id="22" w:author="Nhien Tran Vu Hoai (OPS - ASD)" w:date="2020-03-19T15:34:00Z"/>
        </w:trPr>
        <w:tc>
          <w:tcPr>
            <w:tcW w:w="900" w:type="dxa"/>
          </w:tcPr>
          <w:p w14:paraId="125E1BD0" w14:textId="2A140945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23" w:author="Phuong Nguyen Mai (OPS - BCSC)" w:date="2019-12-25T11:44:00Z"/>
                <w:del w:id="2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F5DB515" w14:textId="5DB46100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25" w:author="Phuong Nguyen Mai (OPS - BCSC)" w:date="2019-12-25T11:44:00Z"/>
                <w:del w:id="2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08F8BB27" w14:textId="6BFA1B08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27" w:author="Phuong Nguyen Mai (OPS - BCSC)" w:date="2019-12-25T11:44:00Z"/>
                <w:del w:id="2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9307673" w14:textId="74EC0088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29" w:author="Phuong Nguyen Mai (OPS - BCSC)" w:date="2019-12-25T11:44:00Z"/>
                <w:del w:id="3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7C6409B5" w14:textId="1C686AB4" w:rsidTr="00B3452F">
        <w:trPr>
          <w:trHeight w:val="449"/>
          <w:ins w:id="31" w:author="Phuong Nguyen Mai (OPS - BCSC)" w:date="2019-12-25T11:44:00Z"/>
          <w:del w:id="32" w:author="Nhien Tran Vu Hoai (OPS - ASD)" w:date="2020-03-19T15:34:00Z"/>
        </w:trPr>
        <w:tc>
          <w:tcPr>
            <w:tcW w:w="900" w:type="dxa"/>
          </w:tcPr>
          <w:p w14:paraId="32247F8C" w14:textId="73D3F0F8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33" w:author="Phuong Nguyen Mai (OPS - BCSC)" w:date="2019-12-25T11:44:00Z"/>
                <w:del w:id="3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D3DFD78" w14:textId="24D0458B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35" w:author="Phuong Nguyen Mai (OPS - BCSC)" w:date="2019-12-25T11:44:00Z"/>
                <w:del w:id="3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0E31B5BF" w14:textId="6508AB41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37" w:author="Phuong Nguyen Mai (OPS - BCSC)" w:date="2019-12-25T11:44:00Z"/>
                <w:del w:id="3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24160900" w14:textId="189EBA93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39" w:author="Phuong Nguyen Mai (OPS - BCSC)" w:date="2019-12-25T11:44:00Z"/>
                <w:del w:id="4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592EB26E" w14:textId="2190CBF6" w:rsidTr="00B3452F">
        <w:trPr>
          <w:trHeight w:val="449"/>
          <w:ins w:id="41" w:author="Phuong Nguyen Mai (OPS - BCSC)" w:date="2019-12-25T11:44:00Z"/>
          <w:del w:id="42" w:author="Nhien Tran Vu Hoai (OPS - ASD)" w:date="2020-03-19T15:34:00Z"/>
        </w:trPr>
        <w:tc>
          <w:tcPr>
            <w:tcW w:w="900" w:type="dxa"/>
          </w:tcPr>
          <w:p w14:paraId="24D55440" w14:textId="6CD231F0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43" w:author="Phuong Nguyen Mai (OPS - BCSC)" w:date="2019-12-25T11:44:00Z"/>
                <w:del w:id="4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70DD984" w14:textId="56D2A704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45" w:author="Phuong Nguyen Mai (OPS - BCSC)" w:date="2019-12-25T11:44:00Z"/>
                <w:del w:id="4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95E749E" w14:textId="6A5E34C5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47" w:author="Phuong Nguyen Mai (OPS - BCSC)" w:date="2019-12-25T11:44:00Z"/>
                <w:del w:id="4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7ACBF2C" w14:textId="3B1B4E1F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49" w:author="Phuong Nguyen Mai (OPS - BCSC)" w:date="2019-12-25T11:44:00Z"/>
                <w:del w:id="5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71BF49AB" w14:textId="3DE07391" w:rsidTr="00B3452F">
        <w:trPr>
          <w:trHeight w:val="449"/>
          <w:ins w:id="51" w:author="Phuong Nguyen Mai (OPS - BCSC)" w:date="2019-12-25T11:44:00Z"/>
          <w:del w:id="52" w:author="Nhien Tran Vu Hoai (OPS - ASD)" w:date="2020-03-19T15:34:00Z"/>
        </w:trPr>
        <w:tc>
          <w:tcPr>
            <w:tcW w:w="900" w:type="dxa"/>
          </w:tcPr>
          <w:p w14:paraId="199ECE12" w14:textId="4AED67E5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53" w:author="Phuong Nguyen Mai (OPS - BCSC)" w:date="2019-12-25T11:44:00Z"/>
                <w:del w:id="5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7C545A5B" w14:textId="10B799A1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55" w:author="Phuong Nguyen Mai (OPS - BCSC)" w:date="2019-12-25T11:44:00Z"/>
                <w:del w:id="5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4B1B62BF" w14:textId="6E8D7C5E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57" w:author="Phuong Nguyen Mai (OPS - BCSC)" w:date="2019-12-25T11:44:00Z"/>
                <w:del w:id="5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74A825CE" w14:textId="44E91BE8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59" w:author="Phuong Nguyen Mai (OPS - BCSC)" w:date="2019-12-25T11:44:00Z"/>
                <w:del w:id="6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9D708D" w:rsidRPr="00BE3ED5" w:rsidDel="00A808B1" w14:paraId="21A62E28" w14:textId="52B038A8" w:rsidTr="00B3452F">
        <w:trPr>
          <w:trHeight w:val="449"/>
          <w:ins w:id="61" w:author="Phuong Nguyen Mai (OPS - BCSC)" w:date="2019-12-25T11:44:00Z"/>
          <w:del w:id="62" w:author="Nhien Tran Vu Hoai (OPS - ASD)" w:date="2020-03-19T15:34:00Z"/>
        </w:trPr>
        <w:tc>
          <w:tcPr>
            <w:tcW w:w="900" w:type="dxa"/>
          </w:tcPr>
          <w:p w14:paraId="527A0C72" w14:textId="66BE44CF" w:rsidR="009D708D" w:rsidRPr="00B3452F" w:rsidDel="00A808B1" w:rsidRDefault="009D708D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ins w:id="63" w:author="Phuong Nguyen Mai (OPS - BCSC)" w:date="2019-12-25T11:44:00Z"/>
                <w:del w:id="64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F3C5DD6" w14:textId="2C62AFD0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65" w:author="Phuong Nguyen Mai (OPS - BCSC)" w:date="2019-12-25T11:44:00Z"/>
                <w:del w:id="66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9E8AE37" w14:textId="60FF86A4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67" w:author="Phuong Nguyen Mai (OPS - BCSC)" w:date="2019-12-25T11:44:00Z"/>
                <w:del w:id="68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2E7034CB" w14:textId="45DD37BD" w:rsidR="009D708D" w:rsidRPr="00BE3ED5" w:rsidDel="00A808B1" w:rsidRDefault="009D708D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ins w:id="69" w:author="Phuong Nguyen Mai (OPS - BCSC)" w:date="2019-12-25T11:44:00Z"/>
                <w:del w:id="70" w:author="Nhien Tran Vu Hoai (OPS - ASD)" w:date="2020-03-19T15:34:00Z"/>
                <w:rFonts w:ascii="Times New Roman" w:hAnsi="Times New Roman" w:cs="Times New Roman"/>
                <w:sz w:val="24"/>
              </w:rPr>
            </w:pPr>
          </w:p>
        </w:tc>
      </w:tr>
      <w:tr w:rsidR="00FF4282" w:rsidRPr="00BE3ED5" w:rsidDel="002A55C5" w14:paraId="6BBC6AC0" w14:textId="5CCEB622" w:rsidTr="00B3452F">
        <w:trPr>
          <w:trHeight w:val="314"/>
          <w:del w:id="71" w:author="Phuong Nguyen Mai (OPS - BCSC)" w:date="2019-12-19T09:32:00Z"/>
        </w:trPr>
        <w:tc>
          <w:tcPr>
            <w:tcW w:w="900" w:type="dxa"/>
          </w:tcPr>
          <w:p w14:paraId="2DF6A5BE" w14:textId="4DACC54F" w:rsidR="00FF4282" w:rsidRPr="00B3452F" w:rsidDel="002A55C5" w:rsidRDefault="00FF4282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72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A413F5D" w14:textId="781A4296" w:rsidR="00FF4282" w:rsidRPr="00BE3ED5" w:rsidDel="002A55C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73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428CEB7" w14:textId="22795AFF" w:rsidR="00FF4282" w:rsidRPr="00BE3ED5" w:rsidDel="002A55C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74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0C8F2CF5" w14:textId="24A4AEB2" w:rsidR="00FF4282" w:rsidRPr="00BE3ED5" w:rsidDel="002A55C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75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:rsidDel="002A55C5" w14:paraId="036A0D99" w14:textId="73A0C9AB" w:rsidTr="00787CB0">
        <w:trPr>
          <w:trHeight w:val="314"/>
          <w:del w:id="76" w:author="Phuong Nguyen Mai (OPS - BCSC)" w:date="2019-12-19T09:32:00Z"/>
        </w:trPr>
        <w:tc>
          <w:tcPr>
            <w:tcW w:w="900" w:type="dxa"/>
          </w:tcPr>
          <w:p w14:paraId="50995F9F" w14:textId="012E1D88" w:rsidR="00787CB0" w:rsidRPr="00B3452F" w:rsidDel="002A55C5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77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6F63E8A" w14:textId="612FA273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78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4FCA0907" w14:textId="7B7810E2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79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4C923AB" w14:textId="482CA41D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0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:rsidDel="002A55C5" w14:paraId="61DB4C66" w14:textId="1694A610" w:rsidTr="00787CB0">
        <w:trPr>
          <w:trHeight w:val="314"/>
          <w:del w:id="81" w:author="Phuong Nguyen Mai (OPS - BCSC)" w:date="2019-12-19T09:32:00Z"/>
        </w:trPr>
        <w:tc>
          <w:tcPr>
            <w:tcW w:w="900" w:type="dxa"/>
          </w:tcPr>
          <w:p w14:paraId="434894E8" w14:textId="7A659CDA" w:rsidR="00787CB0" w:rsidRPr="00B3452F" w:rsidDel="002A55C5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82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5285675D" w14:textId="273F6197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3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2DB47E1" w14:textId="458FA437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4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1616E90" w14:textId="329B9AF6" w:rsidR="00787CB0" w:rsidRPr="00BE3ED5" w:rsidDel="002A55C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5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60584FD3" w14:textId="077E9878" w:rsidTr="00787CB0">
        <w:trPr>
          <w:trHeight w:val="314"/>
          <w:del w:id="86" w:author="Phuong Nguyen Mai (OPS - BCSC)" w:date="2019-12-19T09:32:00Z"/>
        </w:trPr>
        <w:tc>
          <w:tcPr>
            <w:tcW w:w="900" w:type="dxa"/>
          </w:tcPr>
          <w:p w14:paraId="43C61BB4" w14:textId="5FB36D5B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87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221B45D" w14:textId="01772915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8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021123D0" w14:textId="536FC91E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89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669795BD" w14:textId="0283707A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0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7F1A3F71" w14:textId="1F456488" w:rsidTr="00787CB0">
        <w:trPr>
          <w:trHeight w:val="314"/>
          <w:del w:id="91" w:author="Phuong Nguyen Mai (OPS - BCSC)" w:date="2019-12-19T09:32:00Z"/>
        </w:trPr>
        <w:tc>
          <w:tcPr>
            <w:tcW w:w="900" w:type="dxa"/>
          </w:tcPr>
          <w:p w14:paraId="182B39B7" w14:textId="1EABE427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92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D51DC00" w14:textId="435C6B40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3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871C085" w14:textId="4B8B3E98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4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EF383F6" w14:textId="37ED2230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5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11935507" w14:textId="503E3EAC" w:rsidTr="00787CB0">
        <w:trPr>
          <w:trHeight w:val="314"/>
          <w:del w:id="96" w:author="Phuong Nguyen Mai (OPS - BCSC)" w:date="2019-12-19T09:32:00Z"/>
        </w:trPr>
        <w:tc>
          <w:tcPr>
            <w:tcW w:w="900" w:type="dxa"/>
          </w:tcPr>
          <w:p w14:paraId="584B741F" w14:textId="442E67C2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97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1B2A0DA" w14:textId="434F59B7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8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1CD1B200" w14:textId="56318BF5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99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3A66592" w14:textId="45D324F9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0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4DF62BE4" w14:textId="46EF93AE" w:rsidTr="00787CB0">
        <w:trPr>
          <w:trHeight w:val="314"/>
          <w:del w:id="101" w:author="Phuong Nguyen Mai (OPS - BCSC)" w:date="2019-12-19T09:32:00Z"/>
        </w:trPr>
        <w:tc>
          <w:tcPr>
            <w:tcW w:w="900" w:type="dxa"/>
          </w:tcPr>
          <w:p w14:paraId="6EDA0B92" w14:textId="7EF71AA2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02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DFAD2AE" w14:textId="68C5A3FF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3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A7133C0" w14:textId="01316441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4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3DB4516" w14:textId="5EDFB354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5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744B0A39" w14:textId="7CB0AA35" w:rsidTr="00787CB0">
        <w:trPr>
          <w:trHeight w:val="314"/>
          <w:del w:id="106" w:author="Phuong Nguyen Mai (OPS - BCSC)" w:date="2019-12-19T09:32:00Z"/>
        </w:trPr>
        <w:tc>
          <w:tcPr>
            <w:tcW w:w="900" w:type="dxa"/>
          </w:tcPr>
          <w:p w14:paraId="6093E51B" w14:textId="70014A4F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07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4C91B98" w14:textId="7C8C9934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8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346771" w14:textId="38DE5E4C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09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F712FFE" w14:textId="45D44D92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10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2A55C5" w14:paraId="5A04F6B4" w14:textId="7CBE51A6" w:rsidTr="00787CB0">
        <w:trPr>
          <w:trHeight w:val="314"/>
          <w:del w:id="111" w:author="Phuong Nguyen Mai (OPS - BCSC)" w:date="2019-12-19T09:32:00Z"/>
        </w:trPr>
        <w:tc>
          <w:tcPr>
            <w:tcW w:w="900" w:type="dxa"/>
          </w:tcPr>
          <w:p w14:paraId="4AE5C663" w14:textId="207EC118" w:rsidR="00660BB0" w:rsidRPr="00B3452F" w:rsidDel="002A55C5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12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BF8B1E2" w14:textId="39C289B7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13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ECD16D9" w14:textId="7729FCB5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14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5CF26476" w14:textId="20D093AF" w:rsidR="00660BB0" w:rsidRPr="00BE3ED5" w:rsidDel="002A55C5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15" w:author="Phuong Nguyen Mai (OPS - BCSC)" w:date="2019-12-19T09:32:00Z"/>
                <w:rFonts w:ascii="Times New Roman" w:hAnsi="Times New Roman" w:cs="Times New Roman"/>
                <w:sz w:val="24"/>
              </w:rPr>
            </w:pPr>
          </w:p>
        </w:tc>
      </w:tr>
    </w:tbl>
    <w:p w14:paraId="656F594C" w14:textId="77777777" w:rsidR="00017C06" w:rsidRPr="00BE3ED5" w:rsidRDefault="00017C06" w:rsidP="00017C06">
      <w:pPr>
        <w:tabs>
          <w:tab w:val="left" w:leader="dot" w:pos="12758"/>
        </w:tabs>
        <w:spacing w:before="120" w:after="120" w:line="288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1286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649"/>
        <w:gridCol w:w="4678"/>
      </w:tblGrid>
      <w:tr w:rsidR="00017C06" w:rsidRPr="00BE3ED5" w14:paraId="5D09F44F" w14:textId="77777777" w:rsidTr="00EA7B33">
        <w:trPr>
          <w:trHeight w:val="630"/>
        </w:trPr>
        <w:tc>
          <w:tcPr>
            <w:tcW w:w="3539" w:type="dxa"/>
            <w:vMerge w:val="restart"/>
            <w:shd w:val="clear" w:color="auto" w:fill="auto"/>
          </w:tcPr>
          <w:p w14:paraId="7BC1AB3F" w14:textId="0FA2D12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giao</w:t>
            </w:r>
            <w:proofErr w:type="spellEnd"/>
            <w:r w:rsidR="00624DB0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6"/>
            </w:r>
          </w:p>
          <w:p w14:paraId="4FD38CA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1C75A0E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7D682D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B66049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3CBE6B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05E884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E3ED5">
              <w:rPr>
                <w:rFonts w:ascii="Times New Roman" w:hAnsi="Times New Roman" w:cs="Times New Roman"/>
                <w:i/>
                <w:sz w:val="24"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9327" w:type="dxa"/>
            <w:gridSpan w:val="2"/>
            <w:shd w:val="clear" w:color="auto" w:fill="auto"/>
          </w:tcPr>
          <w:p w14:paraId="759E82B9" w14:textId="7A3D9E23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nhận</w:t>
            </w:r>
            <w:proofErr w:type="spellEnd"/>
            <w:r w:rsidR="009F2B9D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7"/>
            </w:r>
          </w:p>
        </w:tc>
      </w:tr>
      <w:tr w:rsidR="00017C06" w14:paraId="39140B7A" w14:textId="77777777" w:rsidTr="00EA7B33">
        <w:trPr>
          <w:trHeight w:val="840"/>
        </w:trPr>
        <w:tc>
          <w:tcPr>
            <w:tcW w:w="3539" w:type="dxa"/>
            <w:vMerge/>
            <w:shd w:val="clear" w:color="auto" w:fill="auto"/>
          </w:tcPr>
          <w:p w14:paraId="61EE5356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49" w:type="dxa"/>
            <w:shd w:val="clear" w:color="auto" w:fill="auto"/>
          </w:tcPr>
          <w:p w14:paraId="0F0005E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</w:rPr>
              <w:t>Cán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</w:rPr>
              <w:t>bộ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QHKH</w:t>
            </w:r>
          </w:p>
          <w:p w14:paraId="0EEE30FA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2D9AF0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541D63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067D6243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132F674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14:paraId="1C98E3F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3ED5">
              <w:rPr>
                <w:rFonts w:ascii="Times New Roman" w:hAnsi="Times New Roman" w:cs="Times New Roman"/>
                <w:b/>
              </w:rPr>
              <w:t>CV DVKH</w:t>
            </w:r>
          </w:p>
          <w:p w14:paraId="306E0273" w14:textId="787ECCD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proofErr w:type="spellStart"/>
            <w:r w:rsidRPr="00BE3ED5">
              <w:rPr>
                <w:rFonts w:ascii="Times New Roman" w:hAnsi="Times New Roman" w:cs="Times New Roman"/>
              </w:rPr>
              <w:t>Thời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gian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nhận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từ</w:t>
            </w:r>
            <w:proofErr w:type="spellEnd"/>
            <w:r w:rsidR="00D3245F">
              <w:rPr>
                <w:rStyle w:val="FootnoteReference"/>
                <w:rFonts w:ascii="Times New Roman" w:hAnsi="Times New Roman" w:cs="Times New Roman"/>
              </w:rPr>
              <w:footnoteReference w:id="8"/>
            </w:r>
            <w:r w:rsidRPr="00BE3ED5">
              <w:rPr>
                <w:rFonts w:ascii="Times New Roman" w:hAnsi="Times New Roman" w:cs="Times New Roman"/>
              </w:rPr>
              <w:t xml:space="preserve"> CB QHKH: ….h…</w:t>
            </w:r>
            <w:proofErr w:type="gramStart"/>
            <w:r w:rsidRPr="00BE3ED5">
              <w:rPr>
                <w:rFonts w:ascii="Times New Roman" w:hAnsi="Times New Roman" w:cs="Times New Roman"/>
              </w:rPr>
              <w:t>..,……</w:t>
            </w:r>
            <w:proofErr w:type="gramEnd"/>
            <w:r w:rsidRPr="00BE3ED5">
              <w:rPr>
                <w:rFonts w:ascii="Times New Roman" w:hAnsi="Times New Roman" w:cs="Times New Roman"/>
              </w:rPr>
              <w:t>/……/….</w:t>
            </w:r>
          </w:p>
          <w:p w14:paraId="0760C4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265D6557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8059438" w14:textId="77777777" w:rsidR="00017C06" w:rsidRPr="00017C06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r w:rsidRPr="00BE3ED5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Ký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ghi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rõ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họ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chức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danh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Đơn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vị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công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i/>
              </w:rPr>
              <w:t>tác</w:t>
            </w:r>
            <w:proofErr w:type="spellEnd"/>
            <w:r w:rsidRPr="00BE3ED5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14:paraId="510906B5" w14:textId="6BD59D85" w:rsidR="00017C06" w:rsidDel="00FF5A44" w:rsidRDefault="00D74C94" w:rsidP="00F234EC">
      <w:pPr>
        <w:tabs>
          <w:tab w:val="left" w:leader="dot" w:pos="7088"/>
          <w:tab w:val="right" w:leader="dot" w:pos="12758"/>
        </w:tabs>
        <w:rPr>
          <w:del w:id="116" w:author="Thu Pham Le (OPS - ASD)" w:date="2020-08-19T11:19:00Z"/>
          <w:rFonts w:ascii="Times New Roman" w:hAnsi="Times New Roman" w:cs="Times New Roman"/>
          <w:sz w:val="24"/>
        </w:rPr>
      </w:pPr>
      <w:ins w:id="117" w:author="Thu Pham Le (OPS - ASD)" w:date="2020-08-19T18:28:00Z">
        <w:r>
          <w:rPr>
            <w:rFonts w:ascii="Times New Roman" w:hAnsi="Times New Roman" w:cs="Times New Roman"/>
            <w:sz w:val="24"/>
          </w:rPr>
          <w:t xml:space="preserve"> </w:t>
        </w:r>
      </w:ins>
      <w:bookmarkStart w:id="118" w:name="_GoBack"/>
      <w:bookmarkEnd w:id="118"/>
    </w:p>
    <w:p w14:paraId="62534137" w14:textId="77777777" w:rsidR="00F234EC" w:rsidRPr="00D77454" w:rsidRDefault="00F234EC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sectPr w:rsidR="00F234EC" w:rsidRPr="00D77454" w:rsidSect="00D77454"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14FDF" w14:textId="77777777" w:rsidR="003D79F1" w:rsidRDefault="003D79F1" w:rsidP="00D77454">
      <w:pPr>
        <w:spacing w:after="0" w:line="240" w:lineRule="auto"/>
      </w:pPr>
      <w:r>
        <w:separator/>
      </w:r>
    </w:p>
  </w:endnote>
  <w:endnote w:type="continuationSeparator" w:id="0">
    <w:p w14:paraId="2E361AC9" w14:textId="77777777" w:rsidR="003D79F1" w:rsidRDefault="003D79F1" w:rsidP="00D7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5A408" w14:textId="74A85D28" w:rsidR="00E10642" w:rsidRPr="00E10642" w:rsidRDefault="00E10642">
    <w:pPr>
      <w:pStyle w:val="Footer"/>
      <w:rPr>
        <w:rFonts w:ascii="Times New Roman" w:hAnsi="Times New Roman" w:cs="Times New Roman"/>
        <w:sz w:val="24"/>
        <w:szCs w:val="24"/>
      </w:rPr>
    </w:pPr>
    <w:del w:id="119" w:author="Thu Pham Le (OPS - ASD)" w:date="2020-08-19T10:47:00Z">
      <w:r w:rsidRPr="00E10642" w:rsidDel="005B34C3">
        <w:rPr>
          <w:rFonts w:ascii="Times New Roman" w:hAnsi="Times New Roman" w:cs="Times New Roman"/>
          <w:sz w:val="24"/>
          <w:szCs w:val="24"/>
        </w:rPr>
        <w:delText>MB02.QT-GDTC/37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3D9FF" w14:textId="77777777" w:rsidR="003D79F1" w:rsidRDefault="003D79F1" w:rsidP="00D77454">
      <w:pPr>
        <w:spacing w:after="0" w:line="240" w:lineRule="auto"/>
      </w:pPr>
      <w:r>
        <w:separator/>
      </w:r>
    </w:p>
  </w:footnote>
  <w:footnote w:type="continuationSeparator" w:id="0">
    <w:p w14:paraId="003E99BD" w14:textId="77777777" w:rsidR="003D79F1" w:rsidRDefault="003D79F1" w:rsidP="00D77454">
      <w:pPr>
        <w:spacing w:after="0" w:line="240" w:lineRule="auto"/>
      </w:pPr>
      <w:r>
        <w:continuationSeparator/>
      </w:r>
    </w:p>
  </w:footnote>
  <w:footnote w:id="1">
    <w:p w14:paraId="2ECB8EB0" w14:textId="176A309F" w:rsidR="00E10642" w:rsidRPr="00E10642" w:rsidRDefault="00E10642" w:rsidP="00B26866">
      <w:pPr>
        <w:pStyle w:val="FootnoteText"/>
        <w:jc w:val="both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Mẫu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này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áp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dụng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r w:rsidR="00190883">
        <w:rPr>
          <w:rFonts w:ascii="Times New Roman" w:hAnsi="Times New Roman" w:cs="Times New Roman"/>
        </w:rPr>
        <w:t>(</w:t>
      </w:r>
      <w:proofErr w:type="spellStart"/>
      <w:r w:rsidR="00190883">
        <w:rPr>
          <w:rFonts w:ascii="Times New Roman" w:hAnsi="Times New Roman" w:cs="Times New Roman"/>
        </w:rPr>
        <w:t>i</w:t>
      </w:r>
      <w:proofErr w:type="spellEnd"/>
      <w:r w:rsidR="00190883">
        <w:rPr>
          <w:rFonts w:ascii="Times New Roman" w:hAnsi="Times New Roman" w:cs="Times New Roman"/>
        </w:rPr>
        <w:t xml:space="preserve">) </w:t>
      </w:r>
      <w:r w:rsidR="003529D4">
        <w:rPr>
          <w:rFonts w:ascii="Times New Roman" w:hAnsi="Times New Roman" w:cs="Times New Roman"/>
        </w:rPr>
        <w:t xml:space="preserve">CBQHKH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BF2A18">
        <w:rPr>
          <w:rFonts w:ascii="Times New Roman" w:hAnsi="Times New Roman" w:cs="Times New Roman"/>
        </w:rPr>
        <w:t>/</w:t>
      </w:r>
      <w:proofErr w:type="spellStart"/>
      <w:r w:rsidR="00BF2A18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từ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Người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và</w:t>
      </w:r>
      <w:proofErr w:type="spellEnd"/>
      <w:r w:rsidR="003529D4">
        <w:rPr>
          <w:rFonts w:ascii="Times New Roman" w:hAnsi="Times New Roman" w:cs="Times New Roman"/>
        </w:rPr>
        <w:t xml:space="preserve"> (ii)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lưu</w:t>
      </w:r>
      <w:proofErr w:type="spellEnd"/>
      <w:r>
        <w:rPr>
          <w:rFonts w:ascii="Times New Roman" w:hAnsi="Times New Roman" w:cs="Times New Roman"/>
        </w:rPr>
        <w:t xml:space="preserve"> ý </w:t>
      </w:r>
      <w:proofErr w:type="spellStart"/>
      <w:r>
        <w:rPr>
          <w:rFonts w:ascii="Times New Roman" w:hAnsi="Times New Roman" w:cs="Times New Roman"/>
        </w:rPr>
        <w:t>điều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chỉnh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footnote</w:t>
      </w:r>
      <w:r w:rsidR="00304BAC">
        <w:rPr>
          <w:rFonts w:ascii="Times New Roman" w:hAnsi="Times New Roman" w:cs="Times New Roman"/>
        </w:rPr>
        <w:t xml:space="preserve">. </w:t>
      </w:r>
      <w:proofErr w:type="spellStart"/>
      <w:r w:rsidR="00304BAC">
        <w:rPr>
          <w:rFonts w:ascii="Times New Roman" w:hAnsi="Times New Roman" w:cs="Times New Roman"/>
        </w:rPr>
        <w:t>Trường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hợp</w:t>
      </w:r>
      <w:proofErr w:type="spellEnd"/>
      <w:r w:rsidR="00304BAC">
        <w:rPr>
          <w:rFonts w:ascii="Times New Roman" w:hAnsi="Times New Roman" w:cs="Times New Roman"/>
        </w:rPr>
        <w:t xml:space="preserve"> KH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thành</w:t>
      </w:r>
      <w:proofErr w:type="spellEnd"/>
      <w:r w:rsidR="00304BAC">
        <w:rPr>
          <w:rFonts w:ascii="Times New Roman" w:hAnsi="Times New Roman" w:cs="Times New Roman"/>
        </w:rPr>
        <w:t xml:space="preserve"> 02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thì</w:t>
      </w:r>
      <w:proofErr w:type="spellEnd"/>
      <w:r w:rsidR="00304BAC">
        <w:rPr>
          <w:rFonts w:ascii="Times New Roman" w:hAnsi="Times New Roman" w:cs="Times New Roman"/>
        </w:rPr>
        <w:t xml:space="preserve"> CB QHKH/CV DVKH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thêm</w:t>
      </w:r>
      <w:proofErr w:type="spellEnd"/>
      <w:r w:rsidR="00304BAC">
        <w:rPr>
          <w:rFonts w:ascii="Times New Roman" w:hAnsi="Times New Roman" w:cs="Times New Roman"/>
        </w:rPr>
        <w:t xml:space="preserve"> 01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theo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</w:p>
  </w:footnote>
  <w:footnote w:id="2">
    <w:p w14:paraId="409B399F" w14:textId="4D9B195D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3">
    <w:p w14:paraId="15E1E586" w14:textId="5737D127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4">
    <w:p w14:paraId="2E6D5A3D" w14:textId="57D9851C" w:rsidR="00033E8B" w:rsidRPr="00E10642" w:rsidRDefault="00033E8B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Điền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rõ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thông</w:t>
      </w:r>
      <w:proofErr w:type="spellEnd"/>
      <w:r w:rsidRPr="00E10642">
        <w:rPr>
          <w:rFonts w:ascii="Times New Roman" w:hAnsi="Times New Roman" w:cs="Times New Roman"/>
        </w:rPr>
        <w:t xml:space="preserve"> tin </w:t>
      </w:r>
      <w:proofErr w:type="spellStart"/>
      <w:r w:rsidRPr="00E10642">
        <w:rPr>
          <w:rFonts w:ascii="Times New Roman" w:hAnsi="Times New Roman" w:cs="Times New Roman"/>
        </w:rPr>
        <w:t>địa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chỉ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</w:p>
  </w:footnote>
  <w:footnote w:id="5">
    <w:p w14:paraId="4A00EE80" w14:textId="74799BF1" w:rsidR="00FF4282" w:rsidRPr="00E10642" w:rsidRDefault="00FF4282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Lưu</w:t>
      </w:r>
      <w:proofErr w:type="spellEnd"/>
      <w:r w:rsidRPr="00E10642">
        <w:rPr>
          <w:rFonts w:ascii="Times New Roman" w:hAnsi="Times New Roman" w:cs="Times New Roman"/>
        </w:rPr>
        <w:t xml:space="preserve"> ý </w:t>
      </w:r>
      <w:proofErr w:type="spellStart"/>
      <w:r w:rsidRPr="00E10642">
        <w:rPr>
          <w:rFonts w:ascii="Times New Roman" w:hAnsi="Times New Roman" w:cs="Times New Roman"/>
        </w:rPr>
        <w:t>thu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thập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phù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theo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định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</w:p>
  </w:footnote>
  <w:footnote w:id="6">
    <w:p w14:paraId="743DA378" w14:textId="60892B5D" w:rsidR="00624DB0" w:rsidRPr="00E10642" w:rsidRDefault="00624DB0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Khách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7">
    <w:p w14:paraId="28E893AF" w14:textId="4CF76772" w:rsidR="009F2B9D" w:rsidRDefault="009F2B9D">
      <w:pPr>
        <w:pStyle w:val="FootnoteText"/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8">
    <w:p w14:paraId="33847001" w14:textId="4C9CBFB8" w:rsidR="00D3245F" w:rsidRDefault="00D324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26866">
        <w:rPr>
          <w:rFonts w:ascii="Times New Roman" w:hAnsi="Times New Roman" w:cs="Times New Roman"/>
        </w:rPr>
        <w:t>Trường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proofErr w:type="spellStart"/>
      <w:r w:rsidRPr="00B26866">
        <w:rPr>
          <w:rFonts w:ascii="Times New Roman" w:hAnsi="Times New Roman" w:cs="Times New Roman"/>
        </w:rPr>
        <w:t>hợp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thì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sửa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CB QHKH</w:t>
      </w:r>
      <w:r w:rsidR="00FC2FAD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6745D"/>
    <w:multiLevelType w:val="hybridMultilevel"/>
    <w:tmpl w:val="80A4BA3C"/>
    <w:lvl w:ilvl="0" w:tplc="7B525B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AF"/>
    <w:multiLevelType w:val="hybridMultilevel"/>
    <w:tmpl w:val="C1544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8A5A91"/>
    <w:multiLevelType w:val="hybridMultilevel"/>
    <w:tmpl w:val="9E58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F71E0"/>
    <w:multiLevelType w:val="hybridMultilevel"/>
    <w:tmpl w:val="E27425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21CBB"/>
    <w:multiLevelType w:val="hybridMultilevel"/>
    <w:tmpl w:val="C2468CC4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huong Nguyen Mai (OPS - BCSC)">
    <w15:presenceInfo w15:providerId="AD" w15:userId="S-1-5-21-3548288489-2973684419-2422295393-88146"/>
  </w15:person>
  <w15:person w15:author="Nhien Tran Vu Hoai (OPS - ASD)">
    <w15:presenceInfo w15:providerId="AD" w15:userId="S-1-5-21-3548288489-2973684419-2422295393-97564"/>
  </w15:person>
  <w15:person w15:author="Thu Pham Le (OPS - ASD)">
    <w15:presenceInfo w15:providerId="AD" w15:userId="S-1-5-21-3548288489-2973684419-2422295393-700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trackRevisions/>
  <w:defaultTabStop w:val="283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54"/>
    <w:rsid w:val="00017C06"/>
    <w:rsid w:val="00017FB8"/>
    <w:rsid w:val="00026D51"/>
    <w:rsid w:val="00033E8B"/>
    <w:rsid w:val="00044545"/>
    <w:rsid w:val="00062535"/>
    <w:rsid w:val="00097EDD"/>
    <w:rsid w:val="00113941"/>
    <w:rsid w:val="00165A6A"/>
    <w:rsid w:val="00190883"/>
    <w:rsid w:val="001F0516"/>
    <w:rsid w:val="001F23EC"/>
    <w:rsid w:val="00250B21"/>
    <w:rsid w:val="002A55C5"/>
    <w:rsid w:val="00304BAC"/>
    <w:rsid w:val="00343092"/>
    <w:rsid w:val="00351D5B"/>
    <w:rsid w:val="003529D4"/>
    <w:rsid w:val="003B33B9"/>
    <w:rsid w:val="003D79F1"/>
    <w:rsid w:val="004D1172"/>
    <w:rsid w:val="004F2088"/>
    <w:rsid w:val="0057754C"/>
    <w:rsid w:val="005B34C3"/>
    <w:rsid w:val="00620C91"/>
    <w:rsid w:val="00624DB0"/>
    <w:rsid w:val="00641A6C"/>
    <w:rsid w:val="00660BB0"/>
    <w:rsid w:val="00690E42"/>
    <w:rsid w:val="006E4E1C"/>
    <w:rsid w:val="006E58C3"/>
    <w:rsid w:val="006F6B05"/>
    <w:rsid w:val="007201FD"/>
    <w:rsid w:val="00736E4A"/>
    <w:rsid w:val="00787CB0"/>
    <w:rsid w:val="007B58E4"/>
    <w:rsid w:val="00802C63"/>
    <w:rsid w:val="008102CA"/>
    <w:rsid w:val="009D5D20"/>
    <w:rsid w:val="009D708D"/>
    <w:rsid w:val="009F2B9D"/>
    <w:rsid w:val="00A80425"/>
    <w:rsid w:val="00A808B1"/>
    <w:rsid w:val="00AB4CEF"/>
    <w:rsid w:val="00B23ADE"/>
    <w:rsid w:val="00B26866"/>
    <w:rsid w:val="00B3452F"/>
    <w:rsid w:val="00BE3ED5"/>
    <w:rsid w:val="00BE5B87"/>
    <w:rsid w:val="00BF1930"/>
    <w:rsid w:val="00BF2A18"/>
    <w:rsid w:val="00C024D9"/>
    <w:rsid w:val="00CC43DE"/>
    <w:rsid w:val="00D3245F"/>
    <w:rsid w:val="00D74C94"/>
    <w:rsid w:val="00D77454"/>
    <w:rsid w:val="00E10642"/>
    <w:rsid w:val="00E92269"/>
    <w:rsid w:val="00EA59C4"/>
    <w:rsid w:val="00EA6B3F"/>
    <w:rsid w:val="00EA7B33"/>
    <w:rsid w:val="00F234EC"/>
    <w:rsid w:val="00F408D5"/>
    <w:rsid w:val="00FB3406"/>
    <w:rsid w:val="00FC2FAD"/>
    <w:rsid w:val="00FF4282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9B69"/>
  <w15:docId w15:val="{A271CD80-2184-4C17-800B-FDF43BE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Hieu xmlns="4afd0482-fe73-4301-a2d6-1a1d1218fd98">MB02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BIÊN BẢN GIAO NHẬN HỒ SƠ</Ten>
    <GhiChu xmlns="8ba8711b-6401-4886-8ecd-5b42b6a2c431" xsi:nil="true"/>
    <Loai xmlns="8ba8711b-6401-4886-8ecd-5b42b6a2c431">MB;#Mẫu biểu</Loai>
    <MaVanBan xmlns="c7260419-8647-45b8-880e-8ad15e1b01d5">QT-FITB/ACCT/002</MaVanBan>
    <URL xmlns="c7260419-8647-45b8-880e-8ad15e1b01d5" xsi:nil="true"/>
    <LoaiThayThe xmlns="c7260419-8647-45b8-880e-8ad15e1b01d5" xsi:nil="true"/>
    <TrangThaiXuLy xmlns="8ba8711b-6401-4886-8ecd-5b42b6a2c431" xsi:nil="true"/>
    <SoHieu xmlns="c7260419-8647-45b8-880e-8ad15e1b01d5" xsi:nil="true"/>
    <MaHieuFull xmlns="c7260419-8647-45b8-880e-8ad15e1b01d5">MB02.QT-FITB/ACCT/002</MaHieuFull>
    <IDVanBanQuyTrinh xmlns="8ba8711b-6401-4886-8ecd-5b42b6a2c431">8245</IDVanBanQuyTrinh>
    <_dlc_DocId xmlns="aae76cca-351f-4937-95ce-0328f3ef71e3">DWVEH6VHZ6H4-138-5964</_dlc_DocId>
    <_dlc_DocIdUrl xmlns="aae76cca-351f-4937-95ce-0328f3ef71e3">
      <Url>http://eoffice.vpb.com.vn/vbqt/_layouts/DocIdRedir.aspx?ID=DWVEH6VHZ6H4-138-5964</Url>
      <Description>DWVEH6VHZ6H4-138-5964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CDB3A-3D94-4589-B0D0-7C98E38EEFAC}">
  <ds:schemaRefs>
    <ds:schemaRef ds:uri="http://schemas.microsoft.com/office/2006/metadata/properties"/>
    <ds:schemaRef ds:uri="http://schemas.microsoft.com/office/infopath/2007/PartnerControls"/>
    <ds:schemaRef ds:uri="4afd0482-fe73-4301-a2d6-1a1d1218fd98"/>
    <ds:schemaRef ds:uri="8ba8711b-6401-4886-8ecd-5b42b6a2c431"/>
    <ds:schemaRef ds:uri="c7260419-8647-45b8-880e-8ad15e1b01d5"/>
    <ds:schemaRef ds:uri="aae76cca-351f-4937-95ce-0328f3ef71e3"/>
  </ds:schemaRefs>
</ds:datastoreItem>
</file>

<file path=customXml/itemProps2.xml><?xml version="1.0" encoding="utf-8"?>
<ds:datastoreItem xmlns:ds="http://schemas.openxmlformats.org/officeDocument/2006/customXml" ds:itemID="{1FFC36D2-3DE8-481F-BEEC-6ADE8E7C3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76cca-351f-4937-95ce-0328f3ef71e3"/>
    <ds:schemaRef ds:uri="4afd0482-fe73-4301-a2d6-1a1d1218fd98"/>
    <ds:schemaRef ds:uri="8ba8711b-6401-4886-8ecd-5b42b6a2c431"/>
    <ds:schemaRef ds:uri="c7260419-8647-45b8-880e-8ad15e1b0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12043F-A5EB-45AF-A58D-CC5D131106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A40107-91C8-4A75-B4D0-A98B8504B3A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0451BB-569D-485C-B3C0-1CB86ABE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Ngan hang TMCP Viet Nam Thinh Vuong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Hien Nguyen Trieu Dieu (RMD - BCMD)</dc:creator>
  <cp:lastModifiedBy>Thu Pham Le (OPS - ASD)</cp:lastModifiedBy>
  <cp:revision>27</cp:revision>
  <cp:lastPrinted>2020-08-19T04:20:00Z</cp:lastPrinted>
  <dcterms:created xsi:type="dcterms:W3CDTF">2017-07-06T10:57:00Z</dcterms:created>
  <dcterms:modified xsi:type="dcterms:W3CDTF">2020-08-19T11:29:00Z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a1351efe-c158-40d4-9161-5f409373a4f5</vt:lpwstr>
  </property>
  <property fmtid="{D5CDD505-2E9C-101B-9397-08002B2CF9AE}" pid="4" name="TitusGUID">
    <vt:lpwstr>4d06e5b0-cbbe-438b-bb65-8d37879ca3f5</vt:lpwstr>
  </property>
</Properties>
</file>